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FDBF7" w14:textId="0AE9406E" w:rsidR="00E811F8" w:rsidRPr="00CA720D" w:rsidRDefault="00FD4D4F" w:rsidP="7C3C6666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Annexe n° </w:t>
      </w:r>
      <w:r w:rsidR="000129B4">
        <w:rPr>
          <w:rFonts w:ascii="Calibri" w:hAnsi="Calibri"/>
          <w:b/>
          <w:bCs/>
          <w:i/>
          <w:iCs/>
          <w:sz w:val="36"/>
          <w:szCs w:val="36"/>
          <w:u w:val="single"/>
        </w:rPr>
        <w:t>4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> : FICHE</w:t>
      </w:r>
      <w:r w:rsidR="00B72403">
        <w:rPr>
          <w:rFonts w:ascii="Calibri" w:hAnsi="Calibri"/>
          <w:b/>
          <w:bCs/>
          <w:i/>
          <w:iCs/>
          <w:sz w:val="36"/>
          <w:szCs w:val="36"/>
          <w:u w:val="single"/>
        </w:rPr>
        <w:t>S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 PRESENTATION DES REFERENCES</w:t>
      </w:r>
      <w:r w:rsidR="00BE764A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DES COMPETENCES</w:t>
      </w:r>
      <w:r w:rsidR="000A5604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DU GROUPEMENT</w:t>
      </w:r>
      <w:r w:rsidR="00656FCE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</w:t>
      </w:r>
    </w:p>
    <w:tbl>
      <w:tblPr>
        <w:tblW w:w="19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</w:tblGrid>
      <w:tr w:rsidR="008E6A26" w:rsidRPr="00DC4256" w14:paraId="7E356EF5" w14:textId="77777777" w:rsidTr="008E6A26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756F2D16" w14:textId="77777777" w:rsidR="008E6A26" w:rsidRPr="00845A71" w:rsidRDefault="008E6A26" w:rsidP="00845A71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Pr="00845A71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Réhabilitation lourde du rez-de-chaussée du bâtiment Saint-Exupéry en vue de la relocalisation de la pédiatrie </w:t>
            </w:r>
          </w:p>
          <w:p w14:paraId="45219D2D" w14:textId="77777777" w:rsidR="008E6A26" w:rsidRPr="00845A71" w:rsidRDefault="008E6A26" w:rsidP="00845A71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845A71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du Centre Hospitalier du Mans  </w:t>
            </w:r>
          </w:p>
          <w:p w14:paraId="4101E4F6" w14:textId="138BCE1F" w:rsidR="008E6A26" w:rsidRPr="00DC4256" w:rsidRDefault="008E6A26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28FF" w14:textId="0D8E175E" w:rsidR="008E6A26" w:rsidRPr="00DC4256" w:rsidRDefault="008E6A26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:</w:t>
            </w:r>
          </w:p>
        </w:tc>
      </w:tr>
    </w:tbl>
    <w:p w14:paraId="6A28F17F" w14:textId="4D452F2B" w:rsidR="004A781A" w:rsidRPr="007806A1" w:rsidRDefault="00BD2414" w:rsidP="004A781A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62090">
        <w:rPr>
          <w:rFonts w:asciiTheme="minorHAnsi" w:hAnsiTheme="minorHAnsi" w:cstheme="minorBidi"/>
          <w:sz w:val="22"/>
          <w:szCs w:val="22"/>
        </w:rPr>
        <w:t xml:space="preserve">Fiche de SYNTHESE des REFERENCES </w:t>
      </w:r>
      <w:r w:rsidR="008E6A26" w:rsidRPr="008E6A26">
        <w:rPr>
          <w:rFonts w:asciiTheme="minorHAnsi" w:hAnsiTheme="minorHAnsi" w:cstheme="minorBidi"/>
          <w:b/>
          <w:sz w:val="22"/>
          <w:szCs w:val="22"/>
          <w:u w:val="single"/>
        </w:rPr>
        <w:t>pour l’ensemble du Groupement</w:t>
      </w:r>
    </w:p>
    <w:p w14:paraId="62EEAF27" w14:textId="3FC57306" w:rsidR="00BD2414" w:rsidRPr="007806A1" w:rsidRDefault="00B832E7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B832E7">
        <w:rPr>
          <w:rFonts w:asciiTheme="minorHAnsi" w:hAnsiTheme="minorHAnsi" w:cstheme="minorBidi"/>
          <w:sz w:val="22"/>
          <w:szCs w:val="22"/>
        </w:rPr>
        <w:t> :</w:t>
      </w:r>
      <w:r w:rsidR="00B72403" w:rsidRPr="00062090">
        <w:rPr>
          <w:rFonts w:ascii="Calibri" w:hAnsi="Calibri" w:cs="Arial"/>
          <w:b/>
          <w:sz w:val="22"/>
          <w:highlight w:val="yellow"/>
        </w:rPr>
        <w:t xml:space="preserve"> </w:t>
      </w:r>
    </w:p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BD2414" w:rsidRPr="00DC4256" w14:paraId="75CA46CB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5E246616" w:rsidR="00BD2414" w:rsidRPr="00DC4256" w:rsidRDefault="00BD2414" w:rsidP="00A76D0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</w:p>
        </w:tc>
      </w:tr>
      <w:tr w:rsidR="005364E1" w:rsidRPr="00DC4256" w14:paraId="66535FF4" w14:textId="77777777" w:rsidTr="7C3C6666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29BDC45" w14:textId="77777777" w:rsidR="005364E1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69A813DB" w:rsidR="0078343B" w:rsidRPr="00DC4256" w:rsidRDefault="0078343B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</w:t>
            </w:r>
            <w:r w:rsidR="008E6A26">
              <w:rPr>
                <w:rFonts w:ascii="Calibri" w:hAnsi="Calibri" w:cs="Arial"/>
                <w:i/>
                <w:sz w:val="18"/>
                <w:highlight w:val="yellow"/>
              </w:rPr>
              <w:t xml:space="preserve"> quel est le membre du groupement et la compétence qui porte la référence et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062090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31631BE9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C274E7" w14:textId="17B39C48" w:rsidR="00062090" w:rsidRDefault="00062090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310E93AB" w14:textId="0A159B2A" w:rsidR="00CC1077" w:rsidRPr="00DC4256" w:rsidRDefault="00CC1077" w:rsidP="0006209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 w:rsidR="00062090">
              <w:rPr>
                <w:rFonts w:ascii="Calibri" w:hAnsi="Calibri" w:cs="Arial"/>
                <w:i/>
                <w:sz w:val="16"/>
              </w:rPr>
              <w:t xml:space="preserve"> de travaux prévisionnel et final (</w:t>
            </w: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 w:rsidR="00062090"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062090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BCC59FE" w14:textId="0089E753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 w:rsidR="00062090">
              <w:rPr>
                <w:rFonts w:ascii="Calibri" w:hAnsi="Calibri" w:cs="Arial"/>
                <w:i/>
                <w:sz w:val="18"/>
              </w:rPr>
              <w:t xml:space="preserve"> </w:t>
            </w:r>
            <w:r w:rsidR="00161116">
              <w:rPr>
                <w:rFonts w:ascii="Calibri" w:hAnsi="Calibri" w:cs="Arial"/>
                <w:i/>
                <w:sz w:val="18"/>
              </w:rPr>
              <w:t xml:space="preserve">de l’opération présentée </w:t>
            </w:r>
            <w:r w:rsidR="00062090">
              <w:rPr>
                <w:rFonts w:ascii="Calibri" w:hAnsi="Calibri" w:cs="Arial"/>
                <w:i/>
                <w:sz w:val="18"/>
              </w:rPr>
              <w:t>et rôle exercé</w:t>
            </w:r>
            <w:r w:rsidR="00161116">
              <w:rPr>
                <w:rFonts w:ascii="Calibri" w:hAnsi="Calibri" w:cs="Arial"/>
                <w:i/>
                <w:sz w:val="18"/>
              </w:rPr>
              <w:t xml:space="preserve"> de la compétence désignée :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00062090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</w:t>
            </w:r>
            <w:r w:rsidR="005364E1" w:rsidRPr="004A781A">
              <w:rPr>
                <w:rFonts w:ascii="Calibri" w:hAnsi="Calibri"/>
                <w:b/>
                <w:sz w:val="32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00A76D02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00A76D02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 w:rsidR="005364E1" w:rsidRPr="004A781A">
              <w:rPr>
                <w:rFonts w:ascii="Calibri" w:hAnsi="Calibri"/>
                <w:b/>
                <w:sz w:val="32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00A76D02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A76D02" w:rsidRPr="00DC4256" w14:paraId="4FA872A2" w14:textId="77777777" w:rsidTr="00A76D02">
        <w:trPr>
          <w:cantSplit/>
          <w:trHeight w:val="369"/>
        </w:trPr>
        <w:tc>
          <w:tcPr>
            <w:tcW w:w="15018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267E7226" w14:textId="2BFC0F10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>
              <w:rPr>
                <w:rFonts w:ascii="Calibri" w:hAnsi="Calibri"/>
                <w:b/>
                <w:sz w:val="32"/>
              </w:rPr>
              <w:t>4</w:t>
            </w: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BEDDF9D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A76D02" w:rsidRPr="00DC4256" w14:paraId="6B74FC7A" w14:textId="77777777" w:rsidTr="00A76D02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AADB15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A39D61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D96987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B25156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AE71C4B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355118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A76D02" w:rsidRPr="00DC4256" w14:paraId="66090D78" w14:textId="77777777" w:rsidTr="008E6A26">
        <w:trPr>
          <w:cantSplit/>
          <w:trHeight w:val="487"/>
        </w:trPr>
        <w:tc>
          <w:tcPr>
            <w:tcW w:w="15018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1B2E8898" w14:textId="68DA667C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>
              <w:rPr>
                <w:rFonts w:ascii="Calibri" w:hAnsi="Calibri"/>
                <w:b/>
                <w:sz w:val="32"/>
              </w:rPr>
              <w:t>5</w:t>
            </w:r>
          </w:p>
        </w:tc>
        <w:tc>
          <w:tcPr>
            <w:tcW w:w="617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3AE8FD" w14:textId="77777777" w:rsidR="00A76D02" w:rsidRPr="00DC4256" w:rsidRDefault="00A76D02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8E6A26" w:rsidRPr="00DC4256" w14:paraId="67E8E9A4" w14:textId="77777777" w:rsidTr="008E6A26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73F488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8D3C8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617959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790F11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343E0CF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E1432AC" w14:textId="77777777" w:rsidR="008E6A26" w:rsidRPr="00DC4256" w:rsidRDefault="008E6A26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10336047" w:rsidR="00062090" w:rsidRDefault="00062090" w:rsidP="00976DF4">
      <w:pPr>
        <w:spacing w:after="60"/>
        <w:rPr>
          <w:rFonts w:ascii="Calibri" w:hAnsi="Calibri"/>
        </w:rPr>
      </w:pPr>
      <w:bookmarkStart w:id="0" w:name="_GoBack"/>
      <w:bookmarkEnd w:id="0"/>
    </w:p>
    <w:p w14:paraId="5E808789" w14:textId="64486F5D" w:rsidR="0030099B" w:rsidRDefault="0030099B">
      <w:pPr>
        <w:spacing w:before="0"/>
        <w:jc w:val="left"/>
        <w:rPr>
          <w:rFonts w:ascii="Calibri" w:hAnsi="Calibri"/>
        </w:rPr>
      </w:pPr>
    </w:p>
    <w:sectPr w:rsidR="0030099B" w:rsidSect="00EC36D7">
      <w:headerReference w:type="default" r:id="rId11"/>
      <w:footerReference w:type="default" r:id="rId12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1E53A" w14:textId="77777777" w:rsidR="00BB764E" w:rsidRDefault="00BB764E">
      <w:r>
        <w:separator/>
      </w:r>
    </w:p>
  </w:endnote>
  <w:endnote w:type="continuationSeparator" w:id="0">
    <w:p w14:paraId="2A83DBF2" w14:textId="77777777" w:rsidR="00BB764E" w:rsidRDefault="00BB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72D40F47" w:rsidR="001606CB" w:rsidRPr="00062090" w:rsidRDefault="00062090" w:rsidP="00062090">
    <w:pPr>
      <w:pStyle w:val="Pieddepage"/>
      <w:rPr>
        <w:rFonts w:asciiTheme="minorHAnsi" w:hAnsiTheme="minorHAnsi" w:cstheme="minorHAnsi"/>
      </w:rPr>
    </w:pPr>
    <w:bookmarkStart w:id="3" w:name="_Hlk181829061"/>
    <w:bookmarkStart w:id="4" w:name="_Hlk181829062"/>
    <w:r>
      <w:rPr>
        <w:rFonts w:asciiTheme="minorHAnsi" w:hAnsiTheme="minorHAnsi" w:cstheme="minorHAnsi"/>
      </w:rPr>
      <w:t xml:space="preserve">Procédure </w:t>
    </w:r>
    <w:r w:rsidR="00D049EF">
      <w:rPr>
        <w:rFonts w:asciiTheme="minorHAnsi" w:hAnsiTheme="minorHAnsi" w:cstheme="minorHAnsi"/>
      </w:rPr>
      <w:t>–TRVX25-</w:t>
    </w:r>
    <w:r w:rsidR="00845A71">
      <w:rPr>
        <w:rFonts w:asciiTheme="minorHAnsi" w:hAnsiTheme="minorHAnsi" w:cstheme="minorHAnsi"/>
      </w:rPr>
      <w:t>013</w:t>
    </w:r>
    <w:r w:rsidRPr="00A52CC9">
      <w:rPr>
        <w:rFonts w:asciiTheme="minorHAnsi" w:hAnsiTheme="minorHAnsi" w:cstheme="minorHAnsi"/>
      </w:rPr>
      <w:t xml:space="preserve"> RC – Annexe</w:t>
    </w:r>
    <w:r>
      <w:rPr>
        <w:rFonts w:asciiTheme="minorHAnsi" w:hAnsiTheme="minorHAnsi" w:cstheme="minorHAnsi"/>
      </w:rPr>
      <w:t xml:space="preserve"> </w:t>
    </w:r>
    <w:bookmarkEnd w:id="3"/>
    <w:bookmarkEnd w:id="4"/>
    <w:r w:rsidR="008E6A26">
      <w:rPr>
        <w:rFonts w:asciiTheme="minorHAnsi" w:hAnsiTheme="minorHAnsi" w:cstheme="minorHAnsi"/>
      </w:rPr>
      <w:t>4</w:t>
    </w:r>
    <w:r w:rsidR="006C203B">
      <w:rPr>
        <w:rFonts w:asciiTheme="minorHAnsi" w:hAnsiTheme="minorHAnsi" w:cstheme="minorHAnsi"/>
      </w:rPr>
      <w:tab/>
    </w:r>
    <w:r w:rsidR="006C203B">
      <w:rPr>
        <w:rFonts w:asciiTheme="minorHAnsi" w:hAnsiTheme="minorHAnsi" w:cstheme="minorHAnsi"/>
      </w:rPr>
      <w:tab/>
    </w:r>
    <w:r w:rsidR="006C203B" w:rsidRPr="006C203B">
      <w:rPr>
        <w:rFonts w:asciiTheme="minorHAnsi" w:hAnsiTheme="minorHAnsi" w:cstheme="minorHAnsi"/>
      </w:rPr>
      <w:t xml:space="preserve">Page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PAGE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8E6A26">
      <w:rPr>
        <w:rFonts w:asciiTheme="minorHAnsi" w:hAnsiTheme="minorHAnsi" w:cstheme="minorHAnsi"/>
        <w:b w:val="0"/>
        <w:bCs/>
        <w:noProof/>
      </w:rPr>
      <w:t>1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  <w:r w:rsidR="006C203B" w:rsidRPr="006C203B">
      <w:rPr>
        <w:rFonts w:asciiTheme="minorHAnsi" w:hAnsiTheme="minorHAnsi" w:cstheme="minorHAnsi"/>
      </w:rPr>
      <w:t xml:space="preserve"> sur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NUMPAGES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8E6A26">
      <w:rPr>
        <w:rFonts w:asciiTheme="minorHAnsi" w:hAnsiTheme="minorHAnsi" w:cstheme="minorHAnsi"/>
        <w:b w:val="0"/>
        <w:bCs/>
        <w:noProof/>
      </w:rPr>
      <w:t>1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ECA0D" w14:textId="77777777" w:rsidR="00BB764E" w:rsidRDefault="00BB764E">
      <w:r>
        <w:separator/>
      </w:r>
    </w:p>
  </w:footnote>
  <w:footnote w:type="continuationSeparator" w:id="0">
    <w:p w14:paraId="06C49B79" w14:textId="77777777" w:rsidR="00BB764E" w:rsidRDefault="00BB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8A9F" w14:textId="22E63CBF" w:rsidR="00EA5809" w:rsidRPr="00845A71" w:rsidRDefault="00845A71" w:rsidP="00845A71">
    <w:pPr>
      <w:pStyle w:val="En-tte"/>
    </w:pPr>
    <w:bookmarkStart w:id="1" w:name="_Hlk181829037"/>
    <w:ins w:id="2" w:author="GARAUD Gwenaelle" w:date="2025-08-12T11:28:00Z">
      <w:r w:rsidRPr="007E629F">
        <w:rPr>
          <w:noProof/>
        </w:rPr>
        <w:drawing>
          <wp:inline distT="0" distB="0" distL="0" distR="0" wp14:anchorId="35315CA5" wp14:editId="41BBEE06">
            <wp:extent cx="409575" cy="286052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31" cy="28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End w:id="1"/>
    <w:r w:rsidRPr="00845A71">
      <w:rPr>
        <w:rFonts w:ascii="Arial Narrow" w:hAnsi="Arial Narrow"/>
        <w:bCs/>
        <w:noProof/>
      </w:rPr>
      <w:t xml:space="preserve"> </w:t>
    </w:r>
    <w:r w:rsidRPr="00CE05D7">
      <w:rPr>
        <w:rFonts w:ascii="Arial Narrow" w:hAnsi="Arial Narrow"/>
        <w:bCs/>
        <w:noProof/>
      </w:rPr>
      <w:t>Réhabilitation lourde du rez-de-chaussée du bâtiment Saint-Exupéry en vue de la relocalisation de la pédiatrie du Centre Hospitalier du Mans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AUD Gwenaelle">
    <w15:presenceInfo w15:providerId="AD" w15:userId="S-1-5-21-2089224740-37949070-2145397984-238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129B4"/>
    <w:rsid w:val="000410C8"/>
    <w:rsid w:val="0004187B"/>
    <w:rsid w:val="000456F6"/>
    <w:rsid w:val="000504C0"/>
    <w:rsid w:val="00053D7A"/>
    <w:rsid w:val="000551C9"/>
    <w:rsid w:val="0005668A"/>
    <w:rsid w:val="00057DBF"/>
    <w:rsid w:val="00062090"/>
    <w:rsid w:val="00062FC9"/>
    <w:rsid w:val="00065F7B"/>
    <w:rsid w:val="00076884"/>
    <w:rsid w:val="0007694A"/>
    <w:rsid w:val="00080DEA"/>
    <w:rsid w:val="00085911"/>
    <w:rsid w:val="00090E07"/>
    <w:rsid w:val="00093392"/>
    <w:rsid w:val="00097344"/>
    <w:rsid w:val="000A0BED"/>
    <w:rsid w:val="000A0E52"/>
    <w:rsid w:val="000A5604"/>
    <w:rsid w:val="000B29DA"/>
    <w:rsid w:val="000B30F3"/>
    <w:rsid w:val="000B3AB6"/>
    <w:rsid w:val="000B4493"/>
    <w:rsid w:val="000C5ABB"/>
    <w:rsid w:val="000D34B2"/>
    <w:rsid w:val="000F574A"/>
    <w:rsid w:val="000F6F15"/>
    <w:rsid w:val="00114996"/>
    <w:rsid w:val="00116197"/>
    <w:rsid w:val="00117471"/>
    <w:rsid w:val="001239F5"/>
    <w:rsid w:val="00125FE1"/>
    <w:rsid w:val="00135FCC"/>
    <w:rsid w:val="00141A7F"/>
    <w:rsid w:val="0014683C"/>
    <w:rsid w:val="00152953"/>
    <w:rsid w:val="00155031"/>
    <w:rsid w:val="001606CB"/>
    <w:rsid w:val="00161116"/>
    <w:rsid w:val="0016512C"/>
    <w:rsid w:val="00170554"/>
    <w:rsid w:val="0018131D"/>
    <w:rsid w:val="00181FDE"/>
    <w:rsid w:val="0018361F"/>
    <w:rsid w:val="00183DD7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E39E4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2C20"/>
    <w:rsid w:val="0024578B"/>
    <w:rsid w:val="00245AA0"/>
    <w:rsid w:val="00255EFD"/>
    <w:rsid w:val="00261CD6"/>
    <w:rsid w:val="00261D97"/>
    <w:rsid w:val="002634E6"/>
    <w:rsid w:val="00264AC7"/>
    <w:rsid w:val="002736EA"/>
    <w:rsid w:val="002772B4"/>
    <w:rsid w:val="002A0B9A"/>
    <w:rsid w:val="002A60B9"/>
    <w:rsid w:val="002B185D"/>
    <w:rsid w:val="002B1C49"/>
    <w:rsid w:val="002B64FB"/>
    <w:rsid w:val="002C145F"/>
    <w:rsid w:val="002C5550"/>
    <w:rsid w:val="002C7674"/>
    <w:rsid w:val="002D6ECC"/>
    <w:rsid w:val="0030099B"/>
    <w:rsid w:val="0030240D"/>
    <w:rsid w:val="00310D67"/>
    <w:rsid w:val="00320D16"/>
    <w:rsid w:val="00323B1A"/>
    <w:rsid w:val="00324881"/>
    <w:rsid w:val="00326454"/>
    <w:rsid w:val="003278D2"/>
    <w:rsid w:val="00334B15"/>
    <w:rsid w:val="003350FB"/>
    <w:rsid w:val="00336064"/>
    <w:rsid w:val="00340DF7"/>
    <w:rsid w:val="00341418"/>
    <w:rsid w:val="00342945"/>
    <w:rsid w:val="00345220"/>
    <w:rsid w:val="00346724"/>
    <w:rsid w:val="003474E3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4500"/>
    <w:rsid w:val="0038511D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1E9B"/>
    <w:rsid w:val="003F314D"/>
    <w:rsid w:val="00400ABA"/>
    <w:rsid w:val="00420AC5"/>
    <w:rsid w:val="00442453"/>
    <w:rsid w:val="004448C2"/>
    <w:rsid w:val="004457E8"/>
    <w:rsid w:val="00470CEA"/>
    <w:rsid w:val="0048113A"/>
    <w:rsid w:val="004867AB"/>
    <w:rsid w:val="004A1797"/>
    <w:rsid w:val="004A781A"/>
    <w:rsid w:val="004C01B8"/>
    <w:rsid w:val="004C17E4"/>
    <w:rsid w:val="004C412D"/>
    <w:rsid w:val="004C7AF5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759"/>
    <w:rsid w:val="00564A73"/>
    <w:rsid w:val="00571445"/>
    <w:rsid w:val="00587AE2"/>
    <w:rsid w:val="005933CB"/>
    <w:rsid w:val="005972A8"/>
    <w:rsid w:val="005A41AB"/>
    <w:rsid w:val="005B0A8B"/>
    <w:rsid w:val="005B3FEE"/>
    <w:rsid w:val="005C2C4A"/>
    <w:rsid w:val="005C3105"/>
    <w:rsid w:val="005C7A3A"/>
    <w:rsid w:val="005D16E1"/>
    <w:rsid w:val="005D2236"/>
    <w:rsid w:val="005D6C65"/>
    <w:rsid w:val="005E074F"/>
    <w:rsid w:val="005E1DE2"/>
    <w:rsid w:val="005E3516"/>
    <w:rsid w:val="005E66D2"/>
    <w:rsid w:val="005F6776"/>
    <w:rsid w:val="00602AD9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51892"/>
    <w:rsid w:val="00652480"/>
    <w:rsid w:val="00656FCE"/>
    <w:rsid w:val="006666D7"/>
    <w:rsid w:val="00674179"/>
    <w:rsid w:val="00674DFE"/>
    <w:rsid w:val="006A07FE"/>
    <w:rsid w:val="006A093D"/>
    <w:rsid w:val="006A79AF"/>
    <w:rsid w:val="006A7E7A"/>
    <w:rsid w:val="006B0A22"/>
    <w:rsid w:val="006B206D"/>
    <w:rsid w:val="006B5CD3"/>
    <w:rsid w:val="006C203B"/>
    <w:rsid w:val="006C4F4F"/>
    <w:rsid w:val="006D175B"/>
    <w:rsid w:val="006E0339"/>
    <w:rsid w:val="006E0B20"/>
    <w:rsid w:val="006F0116"/>
    <w:rsid w:val="006F0ABE"/>
    <w:rsid w:val="006F6A34"/>
    <w:rsid w:val="00702F87"/>
    <w:rsid w:val="007035D2"/>
    <w:rsid w:val="00711840"/>
    <w:rsid w:val="0074086B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A1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7F5005"/>
    <w:rsid w:val="0080221D"/>
    <w:rsid w:val="00813DCD"/>
    <w:rsid w:val="0081554E"/>
    <w:rsid w:val="00823D5A"/>
    <w:rsid w:val="008308A8"/>
    <w:rsid w:val="00832246"/>
    <w:rsid w:val="00833380"/>
    <w:rsid w:val="008368BD"/>
    <w:rsid w:val="00845A71"/>
    <w:rsid w:val="00851DAE"/>
    <w:rsid w:val="008548BB"/>
    <w:rsid w:val="008550D9"/>
    <w:rsid w:val="00856F6B"/>
    <w:rsid w:val="00864B83"/>
    <w:rsid w:val="008810BE"/>
    <w:rsid w:val="00883F06"/>
    <w:rsid w:val="00885037"/>
    <w:rsid w:val="008A1937"/>
    <w:rsid w:val="008A4A3D"/>
    <w:rsid w:val="008A4F29"/>
    <w:rsid w:val="008B0F12"/>
    <w:rsid w:val="008B74C5"/>
    <w:rsid w:val="008C2BD6"/>
    <w:rsid w:val="008C63E5"/>
    <w:rsid w:val="008D0285"/>
    <w:rsid w:val="008D1C05"/>
    <w:rsid w:val="008E6A26"/>
    <w:rsid w:val="008F1FE5"/>
    <w:rsid w:val="008F4A6F"/>
    <w:rsid w:val="008F5082"/>
    <w:rsid w:val="008F52E8"/>
    <w:rsid w:val="008F7C06"/>
    <w:rsid w:val="00900403"/>
    <w:rsid w:val="00900461"/>
    <w:rsid w:val="009030DE"/>
    <w:rsid w:val="00923A1F"/>
    <w:rsid w:val="00926BC7"/>
    <w:rsid w:val="00933DDC"/>
    <w:rsid w:val="00942018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A008C8"/>
    <w:rsid w:val="00A03042"/>
    <w:rsid w:val="00A057F9"/>
    <w:rsid w:val="00A16F13"/>
    <w:rsid w:val="00A25B22"/>
    <w:rsid w:val="00A266BB"/>
    <w:rsid w:val="00A32B91"/>
    <w:rsid w:val="00A42247"/>
    <w:rsid w:val="00A450E0"/>
    <w:rsid w:val="00A4703E"/>
    <w:rsid w:val="00A52CC9"/>
    <w:rsid w:val="00A5639E"/>
    <w:rsid w:val="00A56D06"/>
    <w:rsid w:val="00A673DD"/>
    <w:rsid w:val="00A7192B"/>
    <w:rsid w:val="00A76D02"/>
    <w:rsid w:val="00A811F7"/>
    <w:rsid w:val="00A938E4"/>
    <w:rsid w:val="00AA4ECD"/>
    <w:rsid w:val="00AA751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1678"/>
    <w:rsid w:val="00B554B2"/>
    <w:rsid w:val="00B71C8F"/>
    <w:rsid w:val="00B72403"/>
    <w:rsid w:val="00B72455"/>
    <w:rsid w:val="00B760A7"/>
    <w:rsid w:val="00B80CCF"/>
    <w:rsid w:val="00B80EE8"/>
    <w:rsid w:val="00B8311A"/>
    <w:rsid w:val="00B832E7"/>
    <w:rsid w:val="00BB764E"/>
    <w:rsid w:val="00BC6098"/>
    <w:rsid w:val="00BD1A55"/>
    <w:rsid w:val="00BD2414"/>
    <w:rsid w:val="00BD40BB"/>
    <w:rsid w:val="00BE12C7"/>
    <w:rsid w:val="00BE19C8"/>
    <w:rsid w:val="00BE2CB0"/>
    <w:rsid w:val="00BE764A"/>
    <w:rsid w:val="00BF4632"/>
    <w:rsid w:val="00C01EB2"/>
    <w:rsid w:val="00C10667"/>
    <w:rsid w:val="00C14954"/>
    <w:rsid w:val="00C1622A"/>
    <w:rsid w:val="00C2656E"/>
    <w:rsid w:val="00C31303"/>
    <w:rsid w:val="00C355E8"/>
    <w:rsid w:val="00C44971"/>
    <w:rsid w:val="00C45945"/>
    <w:rsid w:val="00C462EF"/>
    <w:rsid w:val="00C46708"/>
    <w:rsid w:val="00C46EEA"/>
    <w:rsid w:val="00C54937"/>
    <w:rsid w:val="00C60055"/>
    <w:rsid w:val="00C6425E"/>
    <w:rsid w:val="00C67FC2"/>
    <w:rsid w:val="00C70AA3"/>
    <w:rsid w:val="00C7176A"/>
    <w:rsid w:val="00C83D49"/>
    <w:rsid w:val="00C85782"/>
    <w:rsid w:val="00CA1693"/>
    <w:rsid w:val="00CA720D"/>
    <w:rsid w:val="00CB49D9"/>
    <w:rsid w:val="00CC1077"/>
    <w:rsid w:val="00CC28AD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049EF"/>
    <w:rsid w:val="00D22E14"/>
    <w:rsid w:val="00D327A7"/>
    <w:rsid w:val="00D32F50"/>
    <w:rsid w:val="00D3364A"/>
    <w:rsid w:val="00D46932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6844"/>
    <w:rsid w:val="00DB0B9F"/>
    <w:rsid w:val="00DC03EB"/>
    <w:rsid w:val="00DC4256"/>
    <w:rsid w:val="00DC641F"/>
    <w:rsid w:val="00DD2831"/>
    <w:rsid w:val="00DD3C39"/>
    <w:rsid w:val="00DD7A92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0DE1"/>
    <w:rsid w:val="00E23FCD"/>
    <w:rsid w:val="00E3302F"/>
    <w:rsid w:val="00E461A2"/>
    <w:rsid w:val="00E50BA6"/>
    <w:rsid w:val="00E51A52"/>
    <w:rsid w:val="00E5308C"/>
    <w:rsid w:val="00E60928"/>
    <w:rsid w:val="00E64CDE"/>
    <w:rsid w:val="00E73685"/>
    <w:rsid w:val="00E74E2A"/>
    <w:rsid w:val="00E7616D"/>
    <w:rsid w:val="00E811F8"/>
    <w:rsid w:val="00E8784C"/>
    <w:rsid w:val="00E953A9"/>
    <w:rsid w:val="00E9692B"/>
    <w:rsid w:val="00EA5809"/>
    <w:rsid w:val="00EB24FC"/>
    <w:rsid w:val="00EB3EED"/>
    <w:rsid w:val="00EC211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041F"/>
    <w:rsid w:val="00F572DA"/>
    <w:rsid w:val="00F57C29"/>
    <w:rsid w:val="00F6455D"/>
    <w:rsid w:val="00F64FEB"/>
    <w:rsid w:val="00F67837"/>
    <w:rsid w:val="00F72B7D"/>
    <w:rsid w:val="00F76396"/>
    <w:rsid w:val="00F85DD6"/>
    <w:rsid w:val="00F90A30"/>
    <w:rsid w:val="00F94D1B"/>
    <w:rsid w:val="00FA3538"/>
    <w:rsid w:val="00FA658B"/>
    <w:rsid w:val="00FB4648"/>
    <w:rsid w:val="00FC0144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48705606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E6216-DCF4-4208-89DC-1A2786F0B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634C0-953C-4855-88EA-9CD3385A4A0D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5307D8-F0D2-4018-8989-F8449438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GARAUD Gwenaelle</cp:lastModifiedBy>
  <cp:revision>3</cp:revision>
  <cp:lastPrinted>2015-03-16T07:51:00Z</cp:lastPrinted>
  <dcterms:created xsi:type="dcterms:W3CDTF">2025-10-01T12:45:00Z</dcterms:created>
  <dcterms:modified xsi:type="dcterms:W3CDTF">2025-10-01T12:50:00Z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